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02823378" w:rsidR="00DC571E" w:rsidRPr="00E03B7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ílo</w:t>
      </w:r>
      <w:r w:rsidR="005E4B2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provedení oprav </w:t>
      </w:r>
      <w:r w:rsidR="00CB195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potrubí a trubek</w:t>
      </w:r>
      <w:r w:rsidR="00821CF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 vojenskou pásovou techniku</w:t>
      </w:r>
    </w:p>
    <w:p w14:paraId="290E82D3" w14:textId="3C5E049C" w:rsidR="00DC571E" w:rsidRPr="00E03B76" w:rsidRDefault="00DC571E" w:rsidP="00B00C5D">
      <w:pPr>
        <w:shd w:val="clear" w:color="auto" w:fill="FFFFFF" w:themeFill="background1"/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00C5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bookmarkStart w:id="0" w:name="_Hlk151445434"/>
      <w:r w:rsidR="000E190D" w:rsidRPr="00CD4BF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bookmarkEnd w:id="0"/>
      <w:r w:rsidR="00CB195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39</w:t>
      </w:r>
      <w:r w:rsidR="00DD243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/24</w:t>
      </w:r>
    </w:p>
    <w:p w14:paraId="2CBDA53B" w14:textId="77777777" w:rsidR="00DC571E" w:rsidRPr="00E03B7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A37874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5B55F1C0" w14:textId="71F067B2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 w:rsidR="00525B75" w:rsidRPr="00C11796">
        <w:rPr>
          <w:rFonts w:ascii="Arial" w:eastAsia="Times New Roman" w:hAnsi="Arial" w:cs="Arial"/>
          <w:snapToGrid w:val="0"/>
          <w:lang w:eastAsia="cs-CZ"/>
        </w:rPr>
        <w:t>742 42</w:t>
      </w:r>
      <w:r w:rsidR="00525B7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C11796">
        <w:rPr>
          <w:rFonts w:ascii="Arial" w:eastAsia="Times New Roman" w:hAnsi="Arial" w:cs="Arial"/>
          <w:snapToGrid w:val="0"/>
          <w:lang w:eastAsia="cs-CZ"/>
        </w:rPr>
        <w:t xml:space="preserve">Šenov u Nového Jičína, </w:t>
      </w:r>
    </w:p>
    <w:p w14:paraId="0B2848B1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zapsaný v obch. rejstříku vedeném Krajským soudem v Ostravě pod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23795E08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>IČO: 00000493, DIČ CZ00000493</w:t>
      </w:r>
    </w:p>
    <w:p w14:paraId="0219276F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945C3A1" w14:textId="77777777" w:rsidR="005C04D7" w:rsidRPr="005C04D7" w:rsidRDefault="00326E51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326E51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="005C04D7" w:rsidRPr="005C04D7">
        <w:rPr>
          <w:rFonts w:ascii="Arial" w:eastAsia="Times New Roman" w:hAnsi="Arial" w:cs="Arial"/>
          <w:snapToGrid w:val="0"/>
          <w:lang w:eastAsia="cs-CZ"/>
        </w:rPr>
        <w:t>5540150520/2700</w:t>
      </w:r>
    </w:p>
    <w:p w14:paraId="220CF25A" w14:textId="63C21FAB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zastoupený </w:t>
      </w:r>
      <w:r w:rsidR="00E62F4F" w:rsidRPr="00C11796">
        <w:rPr>
          <w:rFonts w:ascii="Arial" w:eastAsia="Times New Roman" w:hAnsi="Arial" w:cs="Arial"/>
          <w:snapToGrid w:val="0"/>
          <w:lang w:eastAsia="cs-CZ"/>
        </w:rPr>
        <w:t>Ing. M</w:t>
      </w:r>
      <w:r w:rsidR="00E62F4F">
        <w:rPr>
          <w:rFonts w:ascii="Arial" w:eastAsia="Times New Roman" w:hAnsi="Arial" w:cs="Arial"/>
          <w:snapToGrid w:val="0"/>
          <w:lang w:eastAsia="cs-CZ"/>
        </w:rPr>
        <w:t>artinem Šturalou</w:t>
      </w:r>
      <w:r w:rsidR="00E62F4F" w:rsidRPr="00C11796">
        <w:rPr>
          <w:rFonts w:ascii="Arial" w:eastAsia="Times New Roman" w:hAnsi="Arial" w:cs="Arial"/>
          <w:snapToGrid w:val="0"/>
          <w:lang w:eastAsia="cs-CZ"/>
        </w:rPr>
        <w:t>,</w:t>
      </w:r>
      <w:r w:rsidR="00E62F4F">
        <w:rPr>
          <w:rFonts w:ascii="Arial" w:eastAsia="Times New Roman" w:hAnsi="Arial" w:cs="Arial"/>
          <w:snapToGrid w:val="0"/>
          <w:lang w:eastAsia="cs-CZ"/>
        </w:rPr>
        <w:t xml:space="preserve"> pověřeným výkonem funkce </w:t>
      </w:r>
      <w:r w:rsidR="00E62F4F" w:rsidRPr="00C11796">
        <w:rPr>
          <w:rFonts w:ascii="Arial" w:eastAsia="Times New Roman" w:hAnsi="Arial" w:cs="Arial"/>
          <w:snapToGrid w:val="0"/>
          <w:lang w:eastAsia="cs-CZ"/>
        </w:rPr>
        <w:t>ředitele podniku</w:t>
      </w:r>
      <w:r w:rsidR="00D5589B">
        <w:rPr>
          <w:rFonts w:ascii="Arial" w:eastAsia="Times New Roman" w:hAnsi="Arial" w:cs="Arial"/>
          <w:snapToGrid w:val="0"/>
          <w:lang w:eastAsia="cs-CZ"/>
        </w:rPr>
        <w:t xml:space="preserve"> a</w:t>
      </w:r>
      <w:r w:rsidRPr="00C1179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54CCA034" w14:textId="65BA39B7" w:rsidR="00DC571E" w:rsidRPr="00A37874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>, ředitelem nákupu a logistiky na základě pověření ze dne 3.7.2023</w:t>
      </w:r>
    </w:p>
    <w:p w14:paraId="492AC721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428D5">
        <w:rPr>
          <w:rFonts w:ascii="Arial" w:eastAsia="Times New Roman" w:hAnsi="Arial" w:cs="Arial"/>
          <w:b/>
          <w:lang w:eastAsia="cs-CZ"/>
        </w:rPr>
        <w:t>………………………</w:t>
      </w:r>
    </w:p>
    <w:p w14:paraId="507F5430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………….. pod </w:t>
      </w:r>
      <w:proofErr w:type="spellStart"/>
      <w:r w:rsidRPr="00A428D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A428D5">
        <w:rPr>
          <w:rFonts w:ascii="Arial" w:eastAsia="Times New Roman" w:hAnsi="Arial" w:cs="Arial"/>
          <w:snapToGrid w:val="0"/>
          <w:lang w:eastAsia="cs-CZ"/>
        </w:rPr>
        <w:t>. zn. …………..</w:t>
      </w:r>
    </w:p>
    <w:p w14:paraId="4DA215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IČO …………….., DIČ …………………</w:t>
      </w:r>
    </w:p>
    <w:p w14:paraId="5E22DAA8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bankovní spojení:.........................</w:t>
      </w:r>
    </w:p>
    <w:p w14:paraId="7A2B3D9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7E4CB3BB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980C29" w14:textId="67176B37" w:rsidR="0021627A" w:rsidRPr="00A428D5" w:rsidRDefault="0021627A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8791385" w14:textId="77777777" w:rsidR="0021627A" w:rsidRPr="00A428D5" w:rsidRDefault="0021627A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AEC5E2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EA53BB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DBEDE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94236FE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2C449A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696D98F2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A428D5">
        <w:rPr>
          <w:rFonts w:ascii="Arial" w:eastAsia="Times New Roman" w:hAnsi="Arial" w:cs="Arial"/>
          <w:lang w:eastAsia="cs-CZ"/>
        </w:rPr>
        <w:t xml:space="preserve">výsledku výběrového řízení </w:t>
      </w:r>
      <w:r w:rsidRPr="00A428D5">
        <w:rPr>
          <w:rFonts w:ascii="Arial" w:eastAsia="Times New Roman" w:hAnsi="Arial" w:cs="Arial"/>
          <w:lang w:eastAsia="cs-CZ"/>
        </w:rPr>
        <w:t>vyhlášené</w:t>
      </w:r>
      <w:r w:rsidR="00C11796">
        <w:rPr>
          <w:rFonts w:ascii="Arial" w:eastAsia="Times New Roman" w:hAnsi="Arial" w:cs="Arial"/>
          <w:lang w:eastAsia="cs-CZ"/>
        </w:rPr>
        <w:t>m</w:t>
      </w:r>
      <w:r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em</w:t>
      </w:r>
      <w:r w:rsidRPr="00A428D5">
        <w:rPr>
          <w:rFonts w:ascii="Arial" w:eastAsia="Times New Roman" w:hAnsi="Arial" w:cs="Arial"/>
          <w:lang w:eastAsia="cs-CZ"/>
        </w:rPr>
        <w:t xml:space="preserve"> pod názvem „</w:t>
      </w:r>
      <w:r w:rsidR="00C300D9" w:rsidRPr="00C300D9">
        <w:rPr>
          <w:rFonts w:ascii="Arial" w:eastAsia="Times New Roman" w:hAnsi="Arial" w:cs="Arial"/>
          <w:i/>
          <w:iCs/>
          <w:lang w:eastAsia="cs-CZ"/>
        </w:rPr>
        <w:t xml:space="preserve">Provedení </w:t>
      </w:r>
      <w:r w:rsidR="00EB4170">
        <w:rPr>
          <w:rFonts w:ascii="Arial" w:eastAsia="Times New Roman" w:hAnsi="Arial" w:cs="Arial"/>
          <w:i/>
          <w:iCs/>
          <w:lang w:eastAsia="cs-CZ"/>
        </w:rPr>
        <w:t xml:space="preserve">oprav </w:t>
      </w:r>
      <w:r w:rsidR="00CB1956">
        <w:rPr>
          <w:rFonts w:ascii="Arial" w:eastAsia="Times New Roman" w:hAnsi="Arial" w:cs="Arial"/>
          <w:i/>
          <w:iCs/>
          <w:lang w:eastAsia="cs-CZ"/>
        </w:rPr>
        <w:t>potrubí a trubek</w:t>
      </w:r>
      <w:r w:rsidR="00821CF0">
        <w:rPr>
          <w:rFonts w:ascii="Arial" w:eastAsia="Times New Roman" w:hAnsi="Arial" w:cs="Arial"/>
          <w:i/>
          <w:iCs/>
          <w:lang w:eastAsia="cs-CZ"/>
        </w:rPr>
        <w:t xml:space="preserve"> pro vojenskou pásovou techniku</w:t>
      </w:r>
      <w:r w:rsidR="00E563F2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A428D5">
        <w:rPr>
          <w:rFonts w:ascii="Arial" w:eastAsia="Times New Roman" w:hAnsi="Arial" w:cs="Arial"/>
          <w:lang w:eastAsia="cs-CZ"/>
        </w:rPr>
        <w:t>,</w:t>
      </w:r>
      <w:r w:rsidRPr="00A428D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 xml:space="preserve">výzvy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………. a nabídky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0E07CF29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C319C2" w:rsidRPr="00A428D5">
        <w:rPr>
          <w:rFonts w:ascii="Arial" w:eastAsia="Times New Roman" w:hAnsi="Arial" w:cs="Arial"/>
          <w:lang w:eastAsia="cs-CZ"/>
        </w:rPr>
        <w:t xml:space="preserve"> o dílo</w:t>
      </w:r>
      <w:r w:rsidRPr="00A428D5">
        <w:rPr>
          <w:rFonts w:ascii="Arial" w:eastAsia="Times New Roman" w:hAnsi="Arial" w:cs="Arial"/>
          <w:lang w:eastAsia="cs-CZ"/>
        </w:rPr>
        <w:t xml:space="preserve">, jejichž předmětem bude </w:t>
      </w:r>
      <w:r w:rsidR="00C300D9">
        <w:rPr>
          <w:rFonts w:ascii="Arial" w:eastAsia="Times New Roman" w:hAnsi="Arial" w:cs="Arial"/>
          <w:lang w:eastAsia="cs-CZ"/>
        </w:rPr>
        <w:t xml:space="preserve">provedení oprav </w:t>
      </w:r>
      <w:r w:rsidR="00CB1956">
        <w:rPr>
          <w:rFonts w:ascii="Arial" w:eastAsia="Times New Roman" w:hAnsi="Arial" w:cs="Arial"/>
          <w:lang w:eastAsia="cs-CZ"/>
        </w:rPr>
        <w:t>potrubí a trubek</w:t>
      </w:r>
      <w:r w:rsidR="006B02BB" w:rsidRPr="005B42FD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C319C2" w:rsidRPr="00A428D5">
        <w:rPr>
          <w:rFonts w:ascii="Arial" w:eastAsia="Times New Roman" w:hAnsi="Arial" w:cs="Arial"/>
          <w:lang w:eastAsia="cs-CZ"/>
        </w:rPr>
        <w:t xml:space="preserve">(materiálu Objednatele) podle </w:t>
      </w:r>
      <w:r w:rsidR="00C86F8C" w:rsidRPr="00A428D5">
        <w:rPr>
          <w:rFonts w:ascii="Arial" w:eastAsia="Times New Roman" w:hAnsi="Arial" w:cs="Arial"/>
          <w:lang w:eastAsia="cs-CZ"/>
        </w:rPr>
        <w:t>technické specifikace u</w:t>
      </w:r>
      <w:r w:rsidRPr="00A428D5">
        <w:rPr>
          <w:rFonts w:ascii="Arial" w:eastAsia="Times New Roman" w:hAnsi="Arial" w:cs="Arial"/>
          <w:lang w:eastAsia="cs-CZ"/>
        </w:rPr>
        <w:t>veden</w:t>
      </w:r>
      <w:r w:rsidR="00C86F8C" w:rsidRPr="00A428D5">
        <w:rPr>
          <w:rFonts w:ascii="Arial" w:eastAsia="Times New Roman" w:hAnsi="Arial" w:cs="Arial"/>
          <w:lang w:eastAsia="cs-CZ"/>
        </w:rPr>
        <w:t>é</w:t>
      </w:r>
      <w:r w:rsidRPr="00A428D5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A428D5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A428D5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1F72E0C2" w:rsidR="00DC571E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A428D5">
        <w:rPr>
          <w:rFonts w:ascii="Arial" w:eastAsia="Times New Roman" w:hAnsi="Arial" w:cs="Arial"/>
          <w:lang w:eastAsia="cs-CZ"/>
        </w:rPr>
        <w:t>provádět pro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C319C2" w:rsidRPr="00A428D5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A428D5">
        <w:rPr>
          <w:rFonts w:ascii="Arial" w:eastAsia="Times New Roman" w:hAnsi="Arial" w:cs="Arial"/>
          <w:lang w:eastAsia="cs-CZ"/>
        </w:rPr>
        <w:t xml:space="preserve"> průběžně po celou dobu účinnosti této </w:t>
      </w:r>
      <w:r w:rsidR="00F4473D">
        <w:rPr>
          <w:rFonts w:ascii="Arial" w:eastAsia="Times New Roman" w:hAnsi="Arial" w:cs="Arial"/>
          <w:lang w:eastAsia="cs-CZ"/>
        </w:rPr>
        <w:t>dohody</w:t>
      </w:r>
      <w:r w:rsidR="0059101F" w:rsidRPr="00A428D5">
        <w:rPr>
          <w:rFonts w:ascii="Arial" w:eastAsia="Times New Roman" w:hAnsi="Arial" w:cs="Arial"/>
          <w:lang w:eastAsia="cs-CZ"/>
        </w:rPr>
        <w:t>, na svůj náklad a nebezpečí a</w:t>
      </w:r>
      <w:r w:rsidR="00DC571E" w:rsidRPr="00A428D5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A428D5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A428D5">
        <w:rPr>
          <w:rFonts w:ascii="Arial" w:eastAsia="Times New Roman" w:hAnsi="Arial" w:cs="Arial"/>
          <w:lang w:eastAsia="cs-CZ"/>
        </w:rPr>
        <w:t xml:space="preserve">platit </w:t>
      </w:r>
      <w:r w:rsidR="00A52A5A" w:rsidRPr="00A428D5">
        <w:rPr>
          <w:rFonts w:ascii="Arial" w:eastAsia="Times New Roman" w:hAnsi="Arial" w:cs="Arial"/>
          <w:lang w:eastAsia="cs-CZ"/>
        </w:rPr>
        <w:t xml:space="preserve">za ně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A675E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A428D5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1" w:name="_Hlk79041939"/>
    </w:p>
    <w:p w14:paraId="397D44F1" w14:textId="5F3FEAB0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touto</w:t>
      </w:r>
      <w:r w:rsidR="00C90F28">
        <w:rPr>
          <w:rFonts w:ascii="Arial" w:eastAsia="Times New Roman" w:hAnsi="Arial" w:cs="Arial"/>
          <w:lang w:eastAsia="cs-CZ"/>
        </w:rPr>
        <w:t xml:space="preserve"> dohodou </w:t>
      </w:r>
      <w:r w:rsidR="00DC571E" w:rsidRPr="00A428D5">
        <w:rPr>
          <w:rFonts w:ascii="Arial" w:eastAsia="Times New Roman" w:hAnsi="Arial" w:cs="Arial"/>
          <w:lang w:eastAsia="cs-CZ"/>
        </w:rPr>
        <w:t xml:space="preserve">nabízí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7313AF" w:rsidRPr="00A428D5">
        <w:rPr>
          <w:rFonts w:ascii="Arial" w:eastAsia="Times New Roman" w:hAnsi="Arial" w:cs="Arial"/>
          <w:lang w:eastAsia="cs-CZ"/>
        </w:rPr>
        <w:t>li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v množství </w:t>
      </w:r>
      <w:bookmarkStart w:id="2" w:name="_Hlk77772373"/>
      <w:r w:rsidR="00DC571E" w:rsidRPr="00A428D5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A428D5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A428D5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bookmarkEnd w:id="2"/>
    </w:p>
    <w:p w14:paraId="15CAB462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380AA757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A428D5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A428D5">
        <w:rPr>
          <w:rFonts w:ascii="Arial" w:eastAsia="Times New Roman" w:hAnsi="Arial" w:cs="Arial"/>
          <w:lang w:eastAsia="cs-CZ"/>
        </w:rPr>
        <w:t>objednávky</w:t>
      </w:r>
      <w:r w:rsidR="006A0525" w:rsidRPr="00A428D5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nejméně </w:t>
      </w:r>
      <w:r w:rsidR="007B6022" w:rsidRPr="00950E39">
        <w:rPr>
          <w:rFonts w:ascii="Arial" w:eastAsia="Times New Roman" w:hAnsi="Arial" w:cs="Arial"/>
          <w:lang w:eastAsia="cs-CZ"/>
        </w:rPr>
        <w:t>deset</w:t>
      </w:r>
      <w:r w:rsidR="00DC571E" w:rsidRPr="00950E39">
        <w:rPr>
          <w:rFonts w:ascii="Arial" w:eastAsia="Times New Roman" w:hAnsi="Arial" w:cs="Arial"/>
          <w:lang w:eastAsia="cs-CZ"/>
        </w:rPr>
        <w:t xml:space="preserve"> (</w:t>
      </w:r>
      <w:r w:rsidR="007B6022" w:rsidRPr="00950E39">
        <w:rPr>
          <w:rFonts w:ascii="Arial" w:eastAsia="Times New Roman" w:hAnsi="Arial" w:cs="Arial"/>
          <w:lang w:eastAsia="cs-CZ"/>
        </w:rPr>
        <w:t>10</w:t>
      </w:r>
      <w:r w:rsidR="00DC571E" w:rsidRPr="00950E39">
        <w:rPr>
          <w:rFonts w:ascii="Arial" w:eastAsia="Times New Roman" w:hAnsi="Arial" w:cs="Arial"/>
          <w:lang w:eastAsia="cs-CZ"/>
        </w:rPr>
        <w:t>) pracovních dnů</w:t>
      </w:r>
      <w:r w:rsidR="00DC571E" w:rsidRPr="00A428D5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A428D5">
        <w:rPr>
          <w:rFonts w:ascii="Arial" w:eastAsia="Times New Roman" w:hAnsi="Arial" w:cs="Arial"/>
          <w:lang w:eastAsia="cs-CZ"/>
        </w:rPr>
        <w:t>provedení díla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A428D5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A428D5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77C3809E" w:rsidR="00396703" w:rsidRPr="00A15F3E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údaj o </w:t>
      </w:r>
      <w:r w:rsidR="00DC571E" w:rsidRPr="00A15F3E">
        <w:rPr>
          <w:rFonts w:ascii="Arial" w:eastAsia="Times New Roman" w:hAnsi="Arial" w:cs="Arial"/>
          <w:lang w:eastAsia="cs-CZ"/>
        </w:rPr>
        <w:t>druhu</w:t>
      </w:r>
      <w:r w:rsidRPr="00A15F3E">
        <w:rPr>
          <w:rFonts w:ascii="Arial" w:eastAsia="Times New Roman" w:hAnsi="Arial" w:cs="Arial"/>
          <w:lang w:eastAsia="cs-CZ"/>
        </w:rPr>
        <w:t xml:space="preserve"> a množství </w:t>
      </w:r>
      <w:r w:rsidR="00852E11">
        <w:rPr>
          <w:rFonts w:ascii="Arial" w:eastAsia="Times New Roman" w:hAnsi="Arial" w:cs="Arial"/>
          <w:lang w:eastAsia="cs-CZ"/>
        </w:rPr>
        <w:t>dílů</w:t>
      </w:r>
      <w:r w:rsidRPr="00A15F3E">
        <w:rPr>
          <w:rFonts w:ascii="Arial" w:eastAsia="Times New Roman" w:hAnsi="Arial" w:cs="Arial"/>
          <w:lang w:eastAsia="cs-CZ"/>
        </w:rPr>
        <w:t xml:space="preserve"> určených k provedení díla,</w:t>
      </w:r>
    </w:p>
    <w:p w14:paraId="112F1816" w14:textId="1A7000CE" w:rsidR="00734A0B" w:rsidRPr="00A15F3E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termín, </w:t>
      </w:r>
      <w:r w:rsidR="005C56A6" w:rsidRPr="00A15F3E">
        <w:rPr>
          <w:rFonts w:ascii="Arial" w:eastAsia="Times New Roman" w:hAnsi="Arial" w:cs="Arial"/>
          <w:lang w:eastAsia="cs-CZ"/>
        </w:rPr>
        <w:t xml:space="preserve">kdy </w:t>
      </w:r>
      <w:r w:rsidRPr="00A15F3E">
        <w:rPr>
          <w:rFonts w:ascii="Arial" w:eastAsia="Times New Roman" w:hAnsi="Arial" w:cs="Arial"/>
          <w:lang w:eastAsia="cs-CZ"/>
        </w:rPr>
        <w:t xml:space="preserve">budou </w:t>
      </w:r>
      <w:r w:rsidR="00852E11">
        <w:rPr>
          <w:rFonts w:ascii="Arial" w:eastAsia="Times New Roman" w:hAnsi="Arial" w:cs="Arial"/>
          <w:lang w:eastAsia="cs-CZ"/>
        </w:rPr>
        <w:t>díly</w:t>
      </w:r>
      <w:r w:rsidRPr="00A15F3E">
        <w:rPr>
          <w:rFonts w:ascii="Arial" w:eastAsia="Times New Roman" w:hAnsi="Arial" w:cs="Arial"/>
          <w:lang w:eastAsia="cs-CZ"/>
        </w:rPr>
        <w:t xml:space="preserve"> </w:t>
      </w:r>
      <w:r w:rsidR="00583D98" w:rsidRPr="00A15F3E">
        <w:rPr>
          <w:rFonts w:ascii="Arial" w:eastAsia="Times New Roman" w:hAnsi="Arial" w:cs="Arial"/>
          <w:lang w:eastAsia="cs-CZ"/>
        </w:rPr>
        <w:t>dodány k provedení díla</w:t>
      </w:r>
      <w:r w:rsidRPr="00A15F3E">
        <w:rPr>
          <w:rFonts w:ascii="Arial" w:eastAsia="Times New Roman" w:hAnsi="Arial" w:cs="Arial"/>
          <w:lang w:eastAsia="cs-CZ"/>
        </w:rPr>
        <w:t xml:space="preserve">, </w:t>
      </w:r>
    </w:p>
    <w:p w14:paraId="7AB26788" w14:textId="713B2DD8" w:rsidR="00C416BD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požadovaný termín plnění</w:t>
      </w:r>
      <w:r w:rsidR="00C416BD" w:rsidRPr="00A15F3E">
        <w:rPr>
          <w:rFonts w:ascii="Arial" w:eastAsia="Times New Roman" w:hAnsi="Arial" w:cs="Arial"/>
          <w:lang w:eastAsia="cs-CZ"/>
        </w:rPr>
        <w:t>,</w:t>
      </w:r>
    </w:p>
    <w:p w14:paraId="31C16D5B" w14:textId="17518AA5" w:rsidR="00DC571E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podpis osoby oprávněné k</w:t>
      </w:r>
      <w:r w:rsidR="00C416BD" w:rsidRPr="00A15F3E">
        <w:rPr>
          <w:rFonts w:ascii="Arial" w:eastAsia="Times New Roman" w:hAnsi="Arial" w:cs="Arial"/>
          <w:lang w:eastAsia="cs-CZ"/>
        </w:rPr>
        <w:t> zasílání objednávek</w:t>
      </w:r>
      <w:r w:rsidRPr="00A15F3E">
        <w:rPr>
          <w:rFonts w:ascii="Arial" w:eastAsia="Times New Roman" w:hAnsi="Arial" w:cs="Arial"/>
          <w:lang w:eastAsia="cs-CZ"/>
        </w:rPr>
        <w:t xml:space="preserve"> za </w:t>
      </w:r>
      <w:r w:rsidR="00C21DB1" w:rsidRPr="00A15F3E">
        <w:rPr>
          <w:rFonts w:ascii="Arial" w:eastAsia="Times New Roman" w:hAnsi="Arial" w:cs="Arial"/>
          <w:lang w:eastAsia="cs-CZ"/>
        </w:rPr>
        <w:t>Objednatel</w:t>
      </w:r>
      <w:r w:rsidR="00C416BD" w:rsidRPr="00A15F3E">
        <w:rPr>
          <w:rFonts w:ascii="Arial" w:eastAsia="Times New Roman" w:hAnsi="Arial" w:cs="Arial"/>
          <w:lang w:eastAsia="cs-CZ"/>
        </w:rPr>
        <w:t>e</w:t>
      </w:r>
      <w:r w:rsidRPr="00A15F3E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406CA60E" w14:textId="05FB2017" w:rsidR="00DC571E" w:rsidRPr="00852E11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  <w:r w:rsidRPr="00852E11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e</w:t>
      </w:r>
      <w:r w:rsidRPr="00852E11">
        <w:rPr>
          <w:rFonts w:ascii="Arial" w:eastAsia="Times New Roman" w:hAnsi="Arial" w:cs="Arial"/>
          <w:lang w:eastAsia="cs-CZ"/>
        </w:rPr>
        <w:t xml:space="preserve"> k</w:t>
      </w:r>
      <w:r w:rsidR="00581E06" w:rsidRPr="00852E11">
        <w:rPr>
          <w:rFonts w:ascii="Arial" w:eastAsia="Times New Roman" w:hAnsi="Arial" w:cs="Arial"/>
          <w:lang w:eastAsia="cs-CZ"/>
        </w:rPr>
        <w:t> provedení děl</w:t>
      </w:r>
      <w:r w:rsidRPr="00852E11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852E11">
        <w:rPr>
          <w:rFonts w:ascii="Arial" w:eastAsia="Times New Roman" w:hAnsi="Arial" w:cs="Arial"/>
          <w:lang w:eastAsia="cs-CZ"/>
        </w:rPr>
        <w:t>dohody</w:t>
      </w:r>
      <w:r w:rsidRPr="00852E11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852E11">
        <w:rPr>
          <w:rFonts w:ascii="Arial" w:eastAsia="Times New Roman" w:hAnsi="Arial" w:cs="Arial"/>
          <w:lang w:eastAsia="cs-CZ"/>
        </w:rPr>
        <w:t xml:space="preserve">o dílo </w:t>
      </w:r>
      <w:r w:rsidRPr="00852E11">
        <w:rPr>
          <w:rFonts w:ascii="Arial" w:eastAsia="Times New Roman" w:hAnsi="Arial" w:cs="Arial"/>
          <w:lang w:eastAsia="cs-CZ"/>
        </w:rPr>
        <w:t xml:space="preserve">docházet </w:t>
      </w:r>
      <w:r w:rsidR="00581E06" w:rsidRPr="00852E11">
        <w:rPr>
          <w:rFonts w:ascii="Arial" w:eastAsia="Times New Roman" w:hAnsi="Arial" w:cs="Arial"/>
          <w:lang w:eastAsia="cs-CZ"/>
        </w:rPr>
        <w:t xml:space="preserve">již </w:t>
      </w:r>
      <w:r w:rsidRPr="00852E11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.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581E06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852E11">
        <w:rPr>
          <w:rFonts w:ascii="Arial" w:eastAsia="Times New Roman" w:hAnsi="Arial" w:cs="Arial"/>
          <w:lang w:eastAsia="cs-CZ"/>
        </w:rPr>
        <w:t>Objednatel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852E11">
        <w:rPr>
          <w:rFonts w:ascii="Arial" w:eastAsia="Times New Roman" w:hAnsi="Arial" w:cs="Arial"/>
          <w:lang w:eastAsia="cs-CZ"/>
        </w:rPr>
        <w:t>provedení díla</w:t>
      </w:r>
      <w:r w:rsidRPr="00852E11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AE5FEE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kterou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odmítl. </w:t>
      </w:r>
    </w:p>
    <w:p w14:paraId="19D5EB66" w14:textId="77777777" w:rsidR="00852E11" w:rsidRPr="00852E11" w:rsidRDefault="00852E11" w:rsidP="00852E11">
      <w:p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232B3D8E" w14:textId="07A143CE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7408B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1106D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A428D5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950E39">
        <w:rPr>
          <w:rFonts w:ascii="Arial" w:eastAsia="Times New Roman" w:hAnsi="Arial" w:cs="Arial"/>
          <w:lang w:eastAsia="cs-CZ"/>
        </w:rPr>
        <w:t>8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AF0CD7" w:rsidRPr="00A428D5">
        <w:rPr>
          <w:rFonts w:ascii="Arial" w:eastAsia="Times New Roman" w:hAnsi="Arial" w:cs="Arial"/>
          <w:lang w:eastAsia="cs-CZ"/>
        </w:rPr>
        <w:t>tohoto článku.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Pr="00A428D5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</w:t>
      </w:r>
      <w:r w:rsidRPr="00A428D5">
        <w:rPr>
          <w:rFonts w:ascii="Arial" w:eastAsia="Times New Roman" w:hAnsi="Arial" w:cs="Arial"/>
          <w:lang w:eastAsia="cs-CZ"/>
        </w:rPr>
        <w:lastRenderedPageBreak/>
        <w:t xml:space="preserve">nabude vůči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1106D2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1208247B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potvrzovat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A428D5">
        <w:rPr>
          <w:rFonts w:ascii="Arial" w:eastAsia="Times New Roman" w:hAnsi="Arial" w:cs="Arial"/>
          <w:lang w:eastAsia="cs-CZ"/>
        </w:rPr>
        <w:t xml:space="preserve">obdržené </w:t>
      </w:r>
      <w:r w:rsidR="00DC571E" w:rsidRPr="00A428D5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r w:rsidR="009A31CB" w:rsidRPr="00A428D5">
        <w:rPr>
          <w:rFonts w:ascii="Arial" w:eastAsia="Times New Roman" w:hAnsi="Arial" w:cs="Arial"/>
          <w:lang w:eastAsia="cs-CZ"/>
        </w:rPr>
        <w:t xml:space="preserve"> Případné nepotvrzení doručení objednávky nemá vliv na závaznost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9A31CB" w:rsidRPr="00A428D5">
        <w:rPr>
          <w:rFonts w:ascii="Arial" w:eastAsia="Times New Roman" w:hAnsi="Arial" w:cs="Arial"/>
          <w:lang w:eastAsia="cs-CZ"/>
        </w:rPr>
        <w:t xml:space="preserve"> o dílo uzavřené</w:t>
      </w:r>
      <w:r w:rsidR="0005069D" w:rsidRPr="00A428D5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A428D5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A428D5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31922AA2" w:rsidR="00154860" w:rsidRPr="00A428D5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428D5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428D5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A428D5">
        <w:rPr>
          <w:rFonts w:ascii="Arial" w:eastAsia="Times New Roman" w:hAnsi="Arial" w:cs="Arial"/>
          <w:iCs/>
          <w:lang w:eastAsia="cs-CZ"/>
        </w:rPr>
        <w:t>Objednatele</w:t>
      </w:r>
      <w:r w:rsidRPr="00A428D5">
        <w:rPr>
          <w:rFonts w:ascii="Arial" w:eastAsia="Times New Roman" w:hAnsi="Arial" w:cs="Arial"/>
          <w:iCs/>
          <w:lang w:eastAsia="cs-CZ"/>
        </w:rPr>
        <w:t xml:space="preserve">, jež jsou uvedeny v příloze č. 1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, ve zbytku pak obecně závaznými předpisy, tj. zejména ustanoveními § 2586 a násl. občanského zákoníku. Tato dohoda je </w:t>
      </w:r>
      <w:r w:rsidRPr="00A428D5">
        <w:rPr>
          <w:rFonts w:ascii="Arial" w:eastAsia="Times New Roman" w:hAnsi="Arial" w:cs="Arial"/>
          <w:i/>
          <w:lang w:eastAsia="cs-CZ"/>
        </w:rPr>
        <w:t>„Rámcovou smlouvou“</w:t>
      </w:r>
      <w:r w:rsidRPr="00A428D5">
        <w:rPr>
          <w:rFonts w:ascii="Arial" w:eastAsia="Times New Roman" w:hAnsi="Arial" w:cs="Arial"/>
          <w:iCs/>
          <w:lang w:eastAsia="cs-CZ"/>
        </w:rPr>
        <w:t xml:space="preserve"> ve smyslu</w:t>
      </w:r>
      <w:r w:rsidRPr="00A428D5">
        <w:rPr>
          <w:rFonts w:ascii="Arial" w:eastAsia="Times New Roman" w:hAnsi="Arial" w:cs="Arial"/>
          <w:i/>
          <w:lang w:eastAsia="cs-CZ"/>
        </w:rPr>
        <w:t xml:space="preserve"> </w:t>
      </w:r>
      <w:r w:rsidRPr="00A428D5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428D5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428D5">
        <w:rPr>
          <w:rFonts w:ascii="Arial" w:eastAsia="Times New Roman" w:hAnsi="Arial" w:cs="Arial"/>
          <w:i/>
          <w:lang w:eastAsia="cs-CZ"/>
        </w:rPr>
        <w:t>„Kupující“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, </w:t>
      </w:r>
      <w:r w:rsidRPr="00A428D5">
        <w:rPr>
          <w:rFonts w:ascii="Arial" w:eastAsia="Times New Roman" w:hAnsi="Arial" w:cs="Arial"/>
          <w:i/>
          <w:lang w:eastAsia="cs-CZ"/>
        </w:rPr>
        <w:t>„</w:t>
      </w:r>
      <w:r w:rsidR="00C90F28">
        <w:rPr>
          <w:rFonts w:ascii="Arial" w:eastAsia="Times New Roman" w:hAnsi="Arial" w:cs="Arial"/>
          <w:i/>
          <w:lang w:eastAsia="cs-CZ"/>
        </w:rPr>
        <w:t>P</w:t>
      </w:r>
      <w:r w:rsidRPr="00A428D5">
        <w:rPr>
          <w:rFonts w:ascii="Arial" w:eastAsia="Times New Roman" w:hAnsi="Arial" w:cs="Arial"/>
          <w:i/>
          <w:lang w:eastAsia="cs-CZ"/>
        </w:rPr>
        <w:t>rodávající“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a </w:t>
      </w:r>
      <w:r w:rsidRPr="00A428D5">
        <w:rPr>
          <w:rFonts w:ascii="Arial" w:eastAsia="Times New Roman" w:hAnsi="Arial" w:cs="Arial"/>
          <w:i/>
          <w:lang w:eastAsia="cs-CZ"/>
        </w:rPr>
        <w:t>„Zboží“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použitými v příloze č. 1 se po účely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 rozumí Objednatel, Zhotovitel a dílo (ve smyslu </w:t>
      </w:r>
      <w:r w:rsidR="00C90F28">
        <w:rPr>
          <w:rFonts w:ascii="Arial" w:eastAsia="Times New Roman" w:hAnsi="Arial" w:cs="Arial"/>
          <w:iCs/>
          <w:lang w:eastAsia="cs-CZ"/>
        </w:rPr>
        <w:t xml:space="preserve">článku I, </w:t>
      </w:r>
      <w:r w:rsidRPr="00A428D5">
        <w:rPr>
          <w:rFonts w:ascii="Arial" w:eastAsia="Times New Roman" w:hAnsi="Arial" w:cs="Arial"/>
          <w:iCs/>
          <w:lang w:eastAsia="cs-CZ"/>
        </w:rPr>
        <w:t>odst. 2 t</w:t>
      </w:r>
      <w:r w:rsidR="00C90F28">
        <w:rPr>
          <w:rFonts w:ascii="Arial" w:eastAsia="Times New Roman" w:hAnsi="Arial" w:cs="Arial"/>
          <w:iCs/>
          <w:lang w:eastAsia="cs-CZ"/>
        </w:rPr>
        <w:t>éto dohody</w:t>
      </w:r>
      <w:r w:rsidRPr="00A428D5">
        <w:rPr>
          <w:rFonts w:ascii="Arial" w:eastAsia="Times New Roman" w:hAnsi="Arial" w:cs="Arial"/>
          <w:iCs/>
          <w:lang w:eastAsia="cs-CZ"/>
        </w:rPr>
        <w:t>).</w:t>
      </w:r>
    </w:p>
    <w:p w14:paraId="443159A0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3F22E014" w:rsidR="00E06A99" w:rsidRPr="00A428D5" w:rsidRDefault="00A428D5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Ing. Libor Štěpaník – vedoucí </w:t>
      </w:r>
      <w:r w:rsidR="00315A57">
        <w:rPr>
          <w:rFonts w:ascii="Arial" w:eastAsia="Times New Roman" w:hAnsi="Arial" w:cs="Arial"/>
          <w:lang w:eastAsia="cs-CZ"/>
        </w:rPr>
        <w:t xml:space="preserve">odboru </w:t>
      </w:r>
      <w:r>
        <w:rPr>
          <w:rFonts w:ascii="Arial" w:eastAsia="Times New Roman" w:hAnsi="Arial" w:cs="Arial"/>
          <w:lang w:eastAsia="cs-CZ"/>
        </w:rPr>
        <w:t>strategického nákupu,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hyperlink r:id="rId8" w:history="1">
        <w:r w:rsidRPr="00EB4170">
          <w:rPr>
            <w:rStyle w:val="Hypertextovodkaz"/>
            <w:rFonts w:ascii="Arial" w:eastAsia="Times New Roman" w:hAnsi="Arial" w:cs="Arial"/>
            <w:color w:val="auto"/>
            <w:u w:val="none"/>
            <w:lang w:eastAsia="cs-CZ"/>
          </w:rPr>
          <w:t>stepanik.l@vop.cz</w:t>
        </w:r>
      </w:hyperlink>
      <w:r w:rsidRPr="00EB4170">
        <w:rPr>
          <w:rFonts w:ascii="Arial" w:eastAsia="Times New Roman" w:hAnsi="Arial" w:cs="Arial"/>
          <w:lang w:eastAsia="cs-CZ"/>
        </w:rPr>
        <w:t>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telefon: </w:t>
      </w:r>
      <w:r w:rsidRPr="00A428D5">
        <w:rPr>
          <w:rFonts w:ascii="Arial" w:eastAsia="Times New Roman" w:hAnsi="Arial" w:cs="Arial"/>
          <w:lang w:eastAsia="cs-CZ"/>
        </w:rPr>
        <w:t>+ 420 556 783 411</w:t>
      </w:r>
    </w:p>
    <w:p w14:paraId="13B2B930" w14:textId="094A54CD" w:rsidR="000E190D" w:rsidRPr="00D96F98" w:rsidRDefault="00607D50" w:rsidP="000E190D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92349205"/>
      <w:r>
        <w:rPr>
          <w:rFonts w:ascii="Arial" w:eastAsia="Times New Roman" w:hAnsi="Arial" w:cs="Arial"/>
          <w:lang w:eastAsia="cs-CZ"/>
        </w:rPr>
        <w:t>David Baroň</w:t>
      </w:r>
      <w:r w:rsidR="000E190D" w:rsidRPr="00D96F98"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  <w:lang w:eastAsia="cs-CZ"/>
        </w:rPr>
        <w:t>baron.d</w:t>
      </w:r>
      <w:r w:rsidR="000E190D" w:rsidRPr="00D96F98">
        <w:rPr>
          <w:rFonts w:ascii="Arial" w:eastAsia="Times New Roman" w:hAnsi="Arial" w:cs="Arial"/>
          <w:lang w:eastAsia="cs-CZ"/>
        </w:rPr>
        <w:t xml:space="preserve">@vop.cz, </w:t>
      </w:r>
      <w:bookmarkEnd w:id="3"/>
      <w:r w:rsidR="000E190D" w:rsidRPr="00D96F98">
        <w:rPr>
          <w:rFonts w:ascii="Arial" w:eastAsia="Times New Roman" w:hAnsi="Arial" w:cs="Arial"/>
          <w:lang w:eastAsia="cs-CZ"/>
        </w:rPr>
        <w:t>tel</w:t>
      </w:r>
      <w:r w:rsidR="00BE754B">
        <w:rPr>
          <w:rFonts w:ascii="Arial" w:eastAsia="Times New Roman" w:hAnsi="Arial" w:cs="Arial"/>
          <w:lang w:eastAsia="cs-CZ"/>
        </w:rPr>
        <w:t>efon</w:t>
      </w:r>
      <w:r w:rsidR="000E190D" w:rsidRPr="00D96F98">
        <w:rPr>
          <w:rFonts w:ascii="Arial" w:eastAsia="Times New Roman" w:hAnsi="Arial" w:cs="Arial"/>
          <w:lang w:eastAsia="cs-CZ"/>
        </w:rPr>
        <w:t>: +420</w:t>
      </w:r>
      <w:r>
        <w:rPr>
          <w:rFonts w:ascii="Arial" w:eastAsia="Times New Roman" w:hAnsi="Arial" w:cs="Arial"/>
          <w:lang w:eastAsia="cs-CZ"/>
        </w:rPr>
        <w:t> 773 365 428</w:t>
      </w:r>
    </w:p>
    <w:p w14:paraId="6BB33DC4" w14:textId="3B6D90D3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4" w:name="_Hlk87358261"/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bookmarkEnd w:id="4"/>
    <w:p w14:paraId="6594E8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E647294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E8CA65A" w14:textId="24D6BE03" w:rsidR="007D2F7D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D44418B" w14:textId="1E936424" w:rsidR="007D2F7D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775691C" w14:textId="77777777" w:rsidR="007D2F7D" w:rsidRPr="00A428D5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4FFF57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A428D5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58A46AB3" w:rsidR="00A31730" w:rsidRPr="00A428D5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Spolu s </w:t>
      </w:r>
      <w:r w:rsidR="00852E11">
        <w:rPr>
          <w:rFonts w:ascii="Arial" w:hAnsi="Arial" w:cs="Arial"/>
        </w:rPr>
        <w:t>díly</w:t>
      </w:r>
      <w:r w:rsidRPr="00A428D5">
        <w:rPr>
          <w:rFonts w:ascii="Arial" w:hAnsi="Arial" w:cs="Arial"/>
        </w:rPr>
        <w:t xml:space="preserve"> určenými k provedení díla předá Objednatel Zhotoviteli zasílací list</w:t>
      </w:r>
      <w:r w:rsidR="004405C1" w:rsidRPr="00A428D5">
        <w:rPr>
          <w:rFonts w:ascii="Arial" w:hAnsi="Arial" w:cs="Arial"/>
        </w:rPr>
        <w:t xml:space="preserve"> obsahující údaje o druhu, počtu a rozměrech předávaných </w:t>
      </w:r>
      <w:r w:rsidR="00852E11">
        <w:rPr>
          <w:rFonts w:ascii="Arial" w:hAnsi="Arial" w:cs="Arial"/>
        </w:rPr>
        <w:t>dí</w:t>
      </w:r>
      <w:r w:rsidR="00C90F28">
        <w:rPr>
          <w:rFonts w:ascii="Arial" w:hAnsi="Arial" w:cs="Arial"/>
        </w:rPr>
        <w:t>l</w:t>
      </w:r>
      <w:r w:rsidR="004405C1" w:rsidRPr="00A428D5">
        <w:rPr>
          <w:rFonts w:ascii="Arial" w:hAnsi="Arial" w:cs="Arial"/>
        </w:rPr>
        <w:t>ů. Zhotovitel je povinen potvrdit převzetí podpisem přebírající osoby.</w:t>
      </w:r>
    </w:p>
    <w:p w14:paraId="6A46E280" w14:textId="77777777" w:rsidR="004405C1" w:rsidRPr="00A428D5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5C04D7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Díla budou provedena dle dokumentace </w:t>
      </w:r>
      <w:r w:rsidR="00DC571E" w:rsidRPr="00A428D5">
        <w:rPr>
          <w:rFonts w:ascii="Arial" w:hAnsi="Arial" w:cs="Arial"/>
        </w:rPr>
        <w:t>uvedené v příloze č. 2 této dohody.</w:t>
      </w:r>
    </w:p>
    <w:p w14:paraId="65500989" w14:textId="77777777" w:rsidR="00D5589B" w:rsidRPr="005C04D7" w:rsidRDefault="00D5589B" w:rsidP="005C04D7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3D38989" w14:textId="0E00C44F" w:rsidR="00D5589B" w:rsidRPr="00A428D5" w:rsidRDefault="00D5589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Zjistí-li Zhotovitel, že k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 řádnému </w:t>
      </w:r>
      <w:r>
        <w:rPr>
          <w:rFonts w:ascii="Arial" w:eastAsia="Times New Roman" w:hAnsi="Arial" w:cs="Arial"/>
          <w:snapToGrid w:val="0"/>
          <w:lang w:eastAsia="cs-CZ"/>
        </w:rPr>
        <w:t>provedení díla podle čl. I., odst.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 2</w:t>
      </w:r>
      <w:r>
        <w:rPr>
          <w:rFonts w:ascii="Arial" w:eastAsia="Times New Roman" w:hAnsi="Arial" w:cs="Arial"/>
          <w:snapToGrid w:val="0"/>
          <w:lang w:eastAsia="cs-CZ"/>
        </w:rPr>
        <w:t xml:space="preserve"> této dohody 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potřebuje díly či součinnost nad rámec povinnosti Zhotovitele vymezený přílohou č. 2 této dohody, vyzve neprodleně Objednatele k dodání potřebných dílů, včetně jejich přesné specifikace a množství.  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2076018" w14:textId="064BFDA4" w:rsidR="000358E9" w:rsidRPr="00A428D5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 </w:t>
      </w:r>
    </w:p>
    <w:p w14:paraId="56B2522D" w14:textId="208F409E" w:rsidR="000358E9" w:rsidRPr="00D9505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D95059">
        <w:rPr>
          <w:rFonts w:ascii="Arial" w:eastAsia="Times New Roman" w:hAnsi="Arial" w:cs="Arial"/>
          <w:snapToGrid w:val="0"/>
          <w:lang w:eastAsia="cs-CZ"/>
        </w:rPr>
        <w:lastRenderedPageBreak/>
        <w:t xml:space="preserve">Zhotovitel se zavazuje provádět díla objednaná Objednatelem do </w:t>
      </w:r>
      <w:r w:rsidR="00172559" w:rsidRPr="00D95059">
        <w:rPr>
          <w:rFonts w:ascii="Arial" w:eastAsia="Times New Roman" w:hAnsi="Arial" w:cs="Arial"/>
          <w:snapToGrid w:val="0"/>
          <w:lang w:eastAsia="cs-CZ"/>
        </w:rPr>
        <w:t xml:space="preserve">třiceti </w:t>
      </w:r>
      <w:r w:rsidR="005C56A6" w:rsidRPr="00D95059">
        <w:rPr>
          <w:rFonts w:ascii="Arial" w:eastAsia="Times New Roman" w:hAnsi="Arial" w:cs="Arial"/>
          <w:snapToGrid w:val="0"/>
          <w:lang w:eastAsia="cs-CZ"/>
        </w:rPr>
        <w:t>(</w:t>
      </w:r>
      <w:r w:rsidR="00172559" w:rsidRPr="00D95059">
        <w:rPr>
          <w:rFonts w:ascii="Arial" w:eastAsia="Times New Roman" w:hAnsi="Arial" w:cs="Arial"/>
          <w:snapToGrid w:val="0"/>
          <w:lang w:eastAsia="cs-CZ"/>
        </w:rPr>
        <w:t>30</w:t>
      </w:r>
      <w:r w:rsidR="005C56A6" w:rsidRPr="00D95059">
        <w:rPr>
          <w:rFonts w:ascii="Arial" w:eastAsia="Times New Roman" w:hAnsi="Arial" w:cs="Arial"/>
          <w:snapToGrid w:val="0"/>
          <w:lang w:eastAsia="cs-CZ"/>
        </w:rPr>
        <w:t xml:space="preserve">) pracovních dnů </w:t>
      </w:r>
      <w:r w:rsidR="00FC3A48" w:rsidRPr="00D95059">
        <w:rPr>
          <w:rFonts w:ascii="Arial" w:eastAsia="Times New Roman" w:hAnsi="Arial" w:cs="Arial"/>
          <w:snapToGrid w:val="0"/>
          <w:lang w:eastAsia="cs-CZ"/>
        </w:rPr>
        <w:t>od obdržení</w:t>
      </w:r>
      <w:r w:rsidR="00D7239E" w:rsidRPr="00D95059">
        <w:rPr>
          <w:rFonts w:ascii="Arial" w:eastAsia="Times New Roman" w:hAnsi="Arial" w:cs="Arial"/>
          <w:snapToGrid w:val="0"/>
          <w:lang w:eastAsia="cs-CZ"/>
        </w:rPr>
        <w:t xml:space="preserve"> objednávky a příslušných </w:t>
      </w:r>
      <w:r w:rsidR="00852E11" w:rsidRPr="00D95059">
        <w:rPr>
          <w:rFonts w:ascii="Arial" w:eastAsia="Times New Roman" w:hAnsi="Arial" w:cs="Arial"/>
          <w:snapToGrid w:val="0"/>
          <w:lang w:eastAsia="cs-CZ"/>
        </w:rPr>
        <w:t>dílů</w:t>
      </w:r>
      <w:r w:rsidR="00F33CEB" w:rsidRPr="00D95059">
        <w:rPr>
          <w:rFonts w:ascii="Arial" w:eastAsia="Times New Roman" w:hAnsi="Arial" w:cs="Arial"/>
          <w:snapToGrid w:val="0"/>
          <w:lang w:eastAsia="cs-CZ"/>
        </w:rPr>
        <w:t>.</w:t>
      </w:r>
      <w:r w:rsidRPr="00D95059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6769DE6A" w14:textId="77777777" w:rsidR="00374E64" w:rsidRPr="00A428D5" w:rsidRDefault="00374E64" w:rsidP="00A1481F">
      <w:pPr>
        <w:pStyle w:val="Odstavecseseznamem"/>
        <w:spacing w:after="0" w:line="240" w:lineRule="auto"/>
        <w:rPr>
          <w:rFonts w:ascii="Arial" w:hAnsi="Arial" w:cs="Arial"/>
        </w:rPr>
      </w:pPr>
    </w:p>
    <w:p w14:paraId="2E911899" w14:textId="6168415D" w:rsidR="00DC571E" w:rsidRPr="00A428D5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K provádění děl bude docházet mimo areál Objednatele. </w:t>
      </w:r>
      <w:r w:rsidR="00374E64" w:rsidRPr="00A428D5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A428D5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EC47FA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položky (</w:t>
      </w:r>
      <w:r w:rsidRPr="00EC47FA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atum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EC47FA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EC47FA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díl</w:t>
      </w:r>
      <w:r w:rsidRPr="00EC47FA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EC47FA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EC47FA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EC47FA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EC47FA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A428D5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7AD0F2" w14:textId="67063605" w:rsidR="000E190D" w:rsidRPr="00A37874" w:rsidRDefault="000E190D" w:rsidP="000E190D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38471E">
        <w:rPr>
          <w:rFonts w:ascii="Arial" w:eastAsia="Times New Roman" w:hAnsi="Arial" w:cs="Arial"/>
          <w:snapToGrid w:val="0"/>
          <w:lang w:eastAsia="cs-CZ"/>
        </w:rPr>
        <w:t>Zhotovitele.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0125776" w14:textId="77777777" w:rsidR="00DC571E" w:rsidRPr="00A428D5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32D05C3B" w:rsidR="00DC571E" w:rsidRPr="00A428D5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A428D5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i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A428D5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třech (</w:t>
      </w:r>
      <w:r w:rsidRPr="00A428D5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)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A428D5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A428D5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69C858E1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číslo dílčí </w:t>
      </w:r>
      <w:r w:rsidR="005C56A6">
        <w:rPr>
          <w:rFonts w:ascii="Arial" w:eastAsia="Times New Roman" w:hAnsi="Arial" w:cs="Arial"/>
          <w:snapToGrid w:val="0"/>
          <w:lang w:eastAsia="cs-CZ"/>
        </w:rPr>
        <w:t>smlouvy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o dílo (potvrzené objednávky),</w:t>
      </w:r>
    </w:p>
    <w:p w14:paraId="29C4F3E7" w14:textId="60E56B6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ců</w:t>
      </w:r>
      <w:r w:rsidRPr="00A428D5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ých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A428D5">
        <w:rPr>
          <w:rFonts w:ascii="Arial" w:eastAsia="Times New Roman" w:hAnsi="Arial" w:cs="Arial"/>
          <w:snapToGrid w:val="0"/>
          <w:lang w:eastAsia="cs-CZ"/>
        </w:rPr>
        <w:t>b</w:t>
      </w:r>
      <w:r w:rsidRPr="00A428D5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Pr="00A428D5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A428D5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72BA5212" w:rsidR="004A783D" w:rsidRPr="00A428D5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vykazují zjevné známky mechanického poškození </w:t>
      </w:r>
    </w:p>
    <w:p w14:paraId="5A4BECA9" w14:textId="790E997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A428D5">
        <w:rPr>
          <w:rFonts w:ascii="Arial" w:hAnsi="Arial" w:cs="Arial"/>
        </w:rPr>
        <w:t>6</w:t>
      </w:r>
      <w:r w:rsidRPr="00A428D5">
        <w:rPr>
          <w:rFonts w:ascii="Arial" w:hAnsi="Arial" w:cs="Arial"/>
        </w:rPr>
        <w:t xml:space="preserve"> tohoto článku;</w:t>
      </w:r>
    </w:p>
    <w:p w14:paraId="2DC2F287" w14:textId="407A184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nesplňují kvalitativními požadavky uvedené v příloze č. </w:t>
      </w:r>
      <w:r w:rsidR="00EB4170">
        <w:rPr>
          <w:rFonts w:ascii="Arial" w:hAnsi="Arial" w:cs="Arial"/>
        </w:rPr>
        <w:t>2</w:t>
      </w:r>
      <w:r w:rsidRPr="00A428D5">
        <w:rPr>
          <w:rFonts w:ascii="Arial" w:hAnsi="Arial" w:cs="Arial"/>
        </w:rPr>
        <w:t xml:space="preserve"> této </w:t>
      </w:r>
      <w:r w:rsidR="00F4473D">
        <w:rPr>
          <w:rFonts w:ascii="Arial" w:hAnsi="Arial" w:cs="Arial"/>
        </w:rPr>
        <w:t>dohody</w:t>
      </w:r>
      <w:r w:rsidRPr="00A428D5">
        <w:rPr>
          <w:rFonts w:ascii="Arial" w:hAnsi="Arial" w:cs="Arial"/>
        </w:rPr>
        <w:t>.</w:t>
      </w:r>
    </w:p>
    <w:p w14:paraId="2BE2FCAF" w14:textId="77777777" w:rsidR="00A1481F" w:rsidRPr="00A428D5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A428D5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490AD51F" w:rsidR="00A31730" w:rsidRPr="00A428D5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Objednatel je oprávněn jednostranně dílčím způsob 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8C5C50D" w14:textId="77777777" w:rsidR="00FB5C97" w:rsidRPr="00A428D5" w:rsidRDefault="00FB5C97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F741106" w14:textId="77777777" w:rsidR="00F33CEB" w:rsidRPr="00A428D5" w:rsidRDefault="00F33CEB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A428D5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dílo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A428D5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A428D5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5B96F258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A428D5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děl</w:t>
      </w:r>
      <w:r w:rsidRPr="00A428D5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se touto</w:t>
      </w:r>
      <w:r w:rsidR="00C90F28">
        <w:rPr>
          <w:rFonts w:ascii="Arial" w:eastAsia="Times New Roman" w:hAnsi="Arial" w:cs="Arial"/>
          <w:snapToGrid w:val="0"/>
          <w:lang w:eastAsia="cs-CZ"/>
        </w:rPr>
        <w:t xml:space="preserve"> dohodou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A428D5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5C56A6">
        <w:rPr>
          <w:rFonts w:ascii="Arial" w:eastAsia="Times New Roman" w:hAnsi="Arial" w:cs="Arial"/>
          <w:snapToGrid w:val="0"/>
          <w:lang w:eastAsia="cs-CZ"/>
        </w:rPr>
        <w:t>podmínek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4438F6">
        <w:rPr>
          <w:rFonts w:ascii="Arial" w:eastAsia="Times New Roman" w:hAnsi="Arial" w:cs="Arial"/>
          <w:snapToGrid w:val="0"/>
          <w:lang w:eastAsia="cs-CZ"/>
        </w:rPr>
        <w:t xml:space="preserve">nastane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dříve. </w:t>
      </w:r>
    </w:p>
    <w:p w14:paraId="06E8531F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768D2CFA" w:rsidR="00DC571E" w:rsidRPr="00A428D5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</w:t>
      </w:r>
      <w:r w:rsidR="00D5589B">
        <w:rPr>
          <w:rFonts w:ascii="Arial" w:eastAsia="Times New Roman" w:hAnsi="Arial" w:cs="Arial"/>
          <w:snapToGrid w:val="0"/>
          <w:lang w:eastAsia="cs-CZ"/>
        </w:rPr>
        <w:t>y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č. 2 této dohody jako s předmětem obchodního tajemství, tj. neposkytnout ani nezpřístupnit žádnou informaci v</w:t>
      </w:r>
      <w:r w:rsidR="00D5589B">
        <w:rPr>
          <w:rFonts w:ascii="Arial" w:eastAsia="Times New Roman" w:hAnsi="Arial" w:cs="Arial"/>
          <w:snapToGrid w:val="0"/>
          <w:lang w:eastAsia="cs-CZ"/>
        </w:rPr>
        <w:t> 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>n</w:t>
      </w:r>
      <w:r w:rsidR="00D5589B">
        <w:rPr>
          <w:rFonts w:ascii="Arial" w:eastAsia="Times New Roman" w:hAnsi="Arial" w:cs="Arial"/>
          <w:snapToGrid w:val="0"/>
          <w:lang w:eastAsia="cs-CZ"/>
        </w:rPr>
        <w:t xml:space="preserve">í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uvedenou třetí osobě bez předchozího písemného souhlasu </w:t>
      </w:r>
      <w:r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E4E1B36" w:rsidR="00DC571E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769765" w14:textId="119AE10D" w:rsidR="007D2F7D" w:rsidRDefault="007D2F7D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BE8F225" w14:textId="77777777" w:rsidR="00852E11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740E4CF2" w14:textId="77777777" w:rsidR="00852E11" w:rsidRDefault="00852E11" w:rsidP="00852E11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464E43B" w14:textId="2383DF8B" w:rsidR="000E190D" w:rsidRPr="009322F6" w:rsidRDefault="000E190D" w:rsidP="000E190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5" w:name="_Hlk115874208"/>
      <w:r w:rsidRPr="00182751">
        <w:rPr>
          <w:rFonts w:ascii="Arial" w:hAnsi="Arial" w:cs="Arial"/>
        </w:rPr>
        <w:t xml:space="preserve">Tato dohoda nabude účinnosti jejím zveřejněním v registru smluv dle zákona </w:t>
      </w:r>
      <w:r w:rsidR="004438F6">
        <w:rPr>
          <w:rFonts w:ascii="Arial" w:hAnsi="Arial" w:cs="Arial"/>
        </w:rPr>
        <w:br/>
      </w:r>
      <w:r w:rsidRPr="00182751">
        <w:rPr>
          <w:rFonts w:ascii="Arial" w:hAnsi="Arial" w:cs="Arial"/>
        </w:rPr>
        <w:t>č. 340/2015 Sb., zákon o registru smluv, ve znění pozdějších předpisů</w:t>
      </w:r>
      <w:bookmarkEnd w:id="5"/>
      <w:del w:id="6" w:author="Horáková Viktoria" w:date="2024-03-05T12:55:00Z">
        <w:r w:rsidR="00C300D9" w:rsidDel="00D95059">
          <w:rPr>
            <w:rFonts w:ascii="Arial" w:hAnsi="Arial" w:cs="Arial"/>
          </w:rPr>
          <w:delText>-</w:delText>
        </w:r>
      </w:del>
      <w:r w:rsidR="00D95059">
        <w:rPr>
          <w:rFonts w:ascii="Arial" w:hAnsi="Arial" w:cs="Arial"/>
        </w:rPr>
        <w:t>.</w:t>
      </w:r>
    </w:p>
    <w:p w14:paraId="16A708B5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29DB394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852E11">
        <w:rPr>
          <w:rFonts w:ascii="Arial" w:eastAsia="Times New Roman" w:hAnsi="Arial" w:cs="Arial"/>
          <w:snapToGrid w:val="0"/>
          <w:lang w:eastAsia="cs-CZ"/>
        </w:rPr>
        <w:t xml:space="preserve"> a 2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tohoto článku obdobně. Smluvní strany tímto vylučují možnost změny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jinou formou, s výjimkou uvedenou v čl. II odst. </w:t>
      </w:r>
      <w:r w:rsidR="00852E11">
        <w:rPr>
          <w:rFonts w:ascii="Arial" w:eastAsia="Times New Roman" w:hAnsi="Arial" w:cs="Arial"/>
          <w:snapToGrid w:val="0"/>
          <w:lang w:eastAsia="cs-CZ"/>
        </w:rPr>
        <w:t>8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53941C1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nahrazuje veškerá předchozí ujednání účastníků týkající se předmětu této dohody. </w:t>
      </w:r>
    </w:p>
    <w:p w14:paraId="531FA84E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A428D5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D84095" w14:textId="77777777" w:rsidR="00067583" w:rsidRPr="00B17555" w:rsidRDefault="00067583" w:rsidP="00067583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238955F" w14:textId="77777777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FC7498F" w14:textId="11A519E3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2 – Technická specifikace</w:t>
      </w:r>
      <w:r>
        <w:rPr>
          <w:rFonts w:ascii="Arial" w:eastAsia="Times New Roman" w:hAnsi="Arial" w:cs="Arial"/>
          <w:snapToGrid w:val="0"/>
          <w:lang w:eastAsia="cs-CZ"/>
        </w:rPr>
        <w:t xml:space="preserve"> a ceník</w:t>
      </w:r>
    </w:p>
    <w:p w14:paraId="7EB88CF1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2103D13F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</w:p>
    <w:p w14:paraId="06EE01C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1"/>
    <w:p w14:paraId="24A100EE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4FAD7636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</w:p>
    <w:p w14:paraId="4C9CE7F5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</w:p>
    <w:p w14:paraId="3A7B82E3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</w:p>
    <w:p w14:paraId="2F5912FC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31357E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31357E">
        <w:rPr>
          <w:rFonts w:ascii="Arial" w:eastAsia="Times New Roman" w:hAnsi="Arial" w:cs="Arial"/>
          <w:snapToGrid w:val="0"/>
          <w:lang w:eastAsia="cs-CZ"/>
        </w:rPr>
        <w:t>.</w:t>
      </w:r>
    </w:p>
    <w:p w14:paraId="073A233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B40FA2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FE88B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7E63D64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5F9DADA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F97FF59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64D9E1" w14:textId="0D4DE006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240766BB" w14:textId="61D77FCC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Ing. </w:t>
      </w:r>
      <w:r w:rsidR="004438F6">
        <w:rPr>
          <w:rFonts w:ascii="Arial" w:eastAsia="Times New Roman" w:hAnsi="Arial" w:cs="Arial"/>
          <w:snapToGrid w:val="0"/>
          <w:lang w:eastAsia="cs-CZ"/>
        </w:rPr>
        <w:t>Martin Šturala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77A9DDD2" w14:textId="48F4F810" w:rsidR="004438F6" w:rsidRDefault="004438F6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pověřený výkone</w:t>
      </w:r>
      <w:r w:rsidR="00767463">
        <w:rPr>
          <w:rFonts w:ascii="Arial" w:eastAsia="Times New Roman" w:hAnsi="Arial" w:cs="Arial"/>
          <w:snapToGrid w:val="0"/>
          <w:lang w:eastAsia="cs-CZ"/>
        </w:rPr>
        <w:t>m</w:t>
      </w:r>
      <w:r>
        <w:rPr>
          <w:rFonts w:ascii="Arial" w:eastAsia="Times New Roman" w:hAnsi="Arial" w:cs="Arial"/>
          <w:snapToGrid w:val="0"/>
          <w:lang w:eastAsia="cs-CZ"/>
        </w:rPr>
        <w:t xml:space="preserve"> funkce </w:t>
      </w:r>
    </w:p>
    <w:p w14:paraId="4AFCCD2E" w14:textId="716E601E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</w:t>
      </w:r>
      <w:r w:rsidR="004438F6">
        <w:rPr>
          <w:rFonts w:ascii="Arial" w:eastAsia="Times New Roman" w:hAnsi="Arial" w:cs="Arial"/>
          <w:snapToGrid w:val="0"/>
          <w:lang w:eastAsia="cs-CZ"/>
        </w:rPr>
        <w:t>e</w:t>
      </w:r>
      <w:r w:rsidRPr="0031357E">
        <w:rPr>
          <w:rFonts w:ascii="Arial" w:eastAsia="Times New Roman" w:hAnsi="Arial" w:cs="Arial"/>
          <w:snapToGrid w:val="0"/>
          <w:lang w:eastAsia="cs-CZ"/>
        </w:rPr>
        <w:t xml:space="preserve"> podniku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5F582EDB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31357E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31357E">
        <w:rPr>
          <w:rFonts w:ascii="Arial" w:eastAsia="Times New Roman" w:hAnsi="Arial" w:cs="Arial"/>
          <w:snapToGrid w:val="0"/>
          <w:lang w:eastAsia="cs-CZ"/>
        </w:rPr>
        <w:t>.</w:t>
      </w:r>
    </w:p>
    <w:p w14:paraId="1779E4BA" w14:textId="77777777" w:rsidR="00DC571E" w:rsidRPr="0031357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3BE5ED" w14:textId="77777777" w:rsidR="00E557B2" w:rsidRDefault="00E557B2"/>
    <w:sectPr w:rsidR="00E557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28F83" w14:textId="77777777" w:rsidR="00714009" w:rsidRDefault="00714009">
      <w:pPr>
        <w:spacing w:after="0" w:line="240" w:lineRule="auto"/>
      </w:pPr>
      <w:r>
        <w:separator/>
      </w:r>
    </w:p>
  </w:endnote>
  <w:endnote w:type="continuationSeparator" w:id="0">
    <w:p w14:paraId="351DC647" w14:textId="77777777" w:rsidR="00714009" w:rsidRDefault="0071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B270E0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B270E0" w:rsidRDefault="00B270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C243" w14:textId="77777777" w:rsidR="00714009" w:rsidRDefault="00714009">
      <w:pPr>
        <w:spacing w:after="0" w:line="240" w:lineRule="auto"/>
      </w:pPr>
      <w:r>
        <w:separator/>
      </w:r>
    </w:p>
  </w:footnote>
  <w:footnote w:type="continuationSeparator" w:id="0">
    <w:p w14:paraId="6FEEA889" w14:textId="77777777" w:rsidR="00714009" w:rsidRDefault="00714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7427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8092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882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91935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19498">
    <w:abstractNumId w:val="9"/>
  </w:num>
  <w:num w:numId="6" w16cid:durableId="1080101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630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7374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1872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5035549">
    <w:abstractNumId w:val="12"/>
  </w:num>
  <w:num w:numId="11" w16cid:durableId="1362786196">
    <w:abstractNumId w:val="14"/>
  </w:num>
  <w:num w:numId="12" w16cid:durableId="339936549">
    <w:abstractNumId w:val="11"/>
  </w:num>
  <w:num w:numId="13" w16cid:durableId="944655222">
    <w:abstractNumId w:val="3"/>
  </w:num>
  <w:num w:numId="14" w16cid:durableId="1292133738">
    <w:abstractNumId w:val="4"/>
  </w:num>
  <w:num w:numId="15" w16cid:durableId="628127300">
    <w:abstractNumId w:val="13"/>
  </w:num>
  <w:num w:numId="16" w16cid:durableId="1507357161">
    <w:abstractNumId w:val="0"/>
  </w:num>
  <w:num w:numId="17" w16cid:durableId="78226857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ráková Viktoria">
    <w15:presenceInfo w15:providerId="AD" w15:userId="S-1-5-21-3534082004-1687922519-1789332445-114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67583"/>
    <w:rsid w:val="000B66B1"/>
    <w:rsid w:val="000C19B9"/>
    <w:rsid w:val="000E190D"/>
    <w:rsid w:val="0010560B"/>
    <w:rsid w:val="001106D2"/>
    <w:rsid w:val="00154860"/>
    <w:rsid w:val="0016663D"/>
    <w:rsid w:val="00172559"/>
    <w:rsid w:val="00195633"/>
    <w:rsid w:val="001C3072"/>
    <w:rsid w:val="00206A7D"/>
    <w:rsid w:val="002133C7"/>
    <w:rsid w:val="0021627A"/>
    <w:rsid w:val="0025674E"/>
    <w:rsid w:val="002D03D4"/>
    <w:rsid w:val="002D644D"/>
    <w:rsid w:val="0031357E"/>
    <w:rsid w:val="00315A57"/>
    <w:rsid w:val="00326E51"/>
    <w:rsid w:val="0034414A"/>
    <w:rsid w:val="003512F9"/>
    <w:rsid w:val="00374E64"/>
    <w:rsid w:val="0038471E"/>
    <w:rsid w:val="00396703"/>
    <w:rsid w:val="003B0205"/>
    <w:rsid w:val="003C18DE"/>
    <w:rsid w:val="003D250F"/>
    <w:rsid w:val="003E0AF8"/>
    <w:rsid w:val="004405C1"/>
    <w:rsid w:val="0044295D"/>
    <w:rsid w:val="004438F6"/>
    <w:rsid w:val="004A783D"/>
    <w:rsid w:val="004B10A6"/>
    <w:rsid w:val="00525B75"/>
    <w:rsid w:val="005349CB"/>
    <w:rsid w:val="00535560"/>
    <w:rsid w:val="00581E06"/>
    <w:rsid w:val="00583D98"/>
    <w:rsid w:val="0059101F"/>
    <w:rsid w:val="005A40F9"/>
    <w:rsid w:val="005C04D7"/>
    <w:rsid w:val="005C56A6"/>
    <w:rsid w:val="005E4B20"/>
    <w:rsid w:val="00607D50"/>
    <w:rsid w:val="00626CA6"/>
    <w:rsid w:val="00644629"/>
    <w:rsid w:val="00672DF5"/>
    <w:rsid w:val="006A0525"/>
    <w:rsid w:val="006B02BB"/>
    <w:rsid w:val="00714009"/>
    <w:rsid w:val="007313AF"/>
    <w:rsid w:val="00732644"/>
    <w:rsid w:val="00734A0B"/>
    <w:rsid w:val="00750035"/>
    <w:rsid w:val="00767463"/>
    <w:rsid w:val="00786EE7"/>
    <w:rsid w:val="007B46CB"/>
    <w:rsid w:val="007B6022"/>
    <w:rsid w:val="007D2F7D"/>
    <w:rsid w:val="007E51CF"/>
    <w:rsid w:val="00821CF0"/>
    <w:rsid w:val="00852E11"/>
    <w:rsid w:val="00884E6F"/>
    <w:rsid w:val="0089503E"/>
    <w:rsid w:val="008F4C30"/>
    <w:rsid w:val="00902E95"/>
    <w:rsid w:val="009137DE"/>
    <w:rsid w:val="0091740C"/>
    <w:rsid w:val="00950E39"/>
    <w:rsid w:val="0097623A"/>
    <w:rsid w:val="009A31CB"/>
    <w:rsid w:val="009C0356"/>
    <w:rsid w:val="009E3AD1"/>
    <w:rsid w:val="00A0688E"/>
    <w:rsid w:val="00A1481F"/>
    <w:rsid w:val="00A15F3E"/>
    <w:rsid w:val="00A31730"/>
    <w:rsid w:val="00A37874"/>
    <w:rsid w:val="00A428D5"/>
    <w:rsid w:val="00A52A5A"/>
    <w:rsid w:val="00A675E8"/>
    <w:rsid w:val="00A80B4D"/>
    <w:rsid w:val="00AC2DB5"/>
    <w:rsid w:val="00AE5FEE"/>
    <w:rsid w:val="00AF0CD7"/>
    <w:rsid w:val="00B00C5D"/>
    <w:rsid w:val="00B270E0"/>
    <w:rsid w:val="00B547A8"/>
    <w:rsid w:val="00BB63E3"/>
    <w:rsid w:val="00BB770B"/>
    <w:rsid w:val="00BE754B"/>
    <w:rsid w:val="00C11796"/>
    <w:rsid w:val="00C14D64"/>
    <w:rsid w:val="00C21DB1"/>
    <w:rsid w:val="00C230D3"/>
    <w:rsid w:val="00C2464C"/>
    <w:rsid w:val="00C300D9"/>
    <w:rsid w:val="00C319C2"/>
    <w:rsid w:val="00C41592"/>
    <w:rsid w:val="00C416BD"/>
    <w:rsid w:val="00C42585"/>
    <w:rsid w:val="00C86F8C"/>
    <w:rsid w:val="00C90F28"/>
    <w:rsid w:val="00CA446C"/>
    <w:rsid w:val="00CB1956"/>
    <w:rsid w:val="00CD4BF8"/>
    <w:rsid w:val="00D26797"/>
    <w:rsid w:val="00D51908"/>
    <w:rsid w:val="00D5589B"/>
    <w:rsid w:val="00D56E73"/>
    <w:rsid w:val="00D7239E"/>
    <w:rsid w:val="00D77BB2"/>
    <w:rsid w:val="00D95059"/>
    <w:rsid w:val="00DC571E"/>
    <w:rsid w:val="00DD2437"/>
    <w:rsid w:val="00DD697F"/>
    <w:rsid w:val="00DE70FF"/>
    <w:rsid w:val="00DF5680"/>
    <w:rsid w:val="00E06A99"/>
    <w:rsid w:val="00E264B7"/>
    <w:rsid w:val="00E557B2"/>
    <w:rsid w:val="00E563F2"/>
    <w:rsid w:val="00E62F4F"/>
    <w:rsid w:val="00E7408B"/>
    <w:rsid w:val="00E937F9"/>
    <w:rsid w:val="00E97E7A"/>
    <w:rsid w:val="00EB4170"/>
    <w:rsid w:val="00EB42F5"/>
    <w:rsid w:val="00EC47FA"/>
    <w:rsid w:val="00F33CEB"/>
    <w:rsid w:val="00F4473D"/>
    <w:rsid w:val="00F97555"/>
    <w:rsid w:val="00FB5C97"/>
    <w:rsid w:val="00FC3A48"/>
    <w:rsid w:val="00F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A428D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428D5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B10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10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10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0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10A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10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868E-6044-460F-BB82-8C54C943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1589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Horáková Viktoria</cp:lastModifiedBy>
  <cp:revision>5</cp:revision>
  <cp:lastPrinted>2024-01-10T08:09:00Z</cp:lastPrinted>
  <dcterms:created xsi:type="dcterms:W3CDTF">2024-03-04T06:16:00Z</dcterms:created>
  <dcterms:modified xsi:type="dcterms:W3CDTF">2024-03-05T11:55:00Z</dcterms:modified>
</cp:coreProperties>
</file>